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3D6219"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CD737E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</w:tr>
      <w:tr w:rsidR="00AA0C99" w:rsidRPr="00FF3B64" w:rsidTr="003D6219"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3D621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  <w:r w:rsidR="00D740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3D6219">
        <w:trPr>
          <w:trHeight w:val="117"/>
        </w:trPr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0C5B6D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C5B6D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Recikliraj i pokloni</w:t>
            </w:r>
            <w:r w:rsidRPr="000C5B6D" w:rsidDel="00721E30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Merge w:val="restart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CD737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3D6219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000000" w:rsidRDefault="006253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Solidarnost i ekološka osviještenost 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3D6219">
        <w:tc>
          <w:tcPr>
            <w:tcW w:w="9776" w:type="dxa"/>
            <w:gridSpan w:val="4"/>
            <w:shd w:val="clear" w:color="auto" w:fill="92CDDC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000000" w:rsidRDefault="006253C0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6253C0">
              <w:rPr>
                <w:color w:val="231F20"/>
              </w:rPr>
              <w:t>uku A.3.3. Kreativno mišljenje. Učenik kreativno djeluje u različitim područjima učenja.</w:t>
            </w:r>
          </w:p>
          <w:p w:rsidR="00000000" w:rsidRDefault="006253C0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6253C0">
              <w:rPr>
                <w:color w:val="231F20"/>
              </w:rPr>
              <w:t>pod A.3.1. Primjenjuje inovativna i kreativna rješenja</w:t>
            </w:r>
          </w:p>
          <w:p w:rsidR="00000000" w:rsidRDefault="006253C0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6253C0">
              <w:rPr>
                <w:color w:val="231F20"/>
              </w:rPr>
              <w:t>osr A 3.3. Razvija osobne potencijale.</w:t>
            </w:r>
          </w:p>
          <w:p w:rsidR="00000000" w:rsidRDefault="006253C0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6253C0">
              <w:rPr>
                <w:color w:val="231F20"/>
              </w:rPr>
              <w:t>osr C 3.2. Prepoznaje važnost odgovornosti pojedinca u društvu.</w:t>
            </w:r>
          </w:p>
          <w:p w:rsidR="00000000" w:rsidRDefault="006253C0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6253C0">
              <w:rPr>
                <w:color w:val="231F20"/>
              </w:rPr>
              <w:t>osr C 3.3. Aktivno sudjeluje i pridonosi školi i lokalnoj zajednici.</w:t>
            </w:r>
          </w:p>
          <w:p w:rsidR="00000000" w:rsidRDefault="006253C0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6253C0">
              <w:rPr>
                <w:color w:val="231F20"/>
              </w:rPr>
              <w:t>odr A.3.3. Razmatra uzroke ugroženosti prirode.</w:t>
            </w:r>
          </w:p>
          <w:p w:rsidR="00000000" w:rsidRDefault="006253C0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6253C0">
              <w:rPr>
                <w:color w:val="231F20"/>
              </w:rPr>
              <w:t>goo C.3.2. Doprinosi društvenoj solidarnosti.</w:t>
            </w:r>
          </w:p>
          <w:p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3D6219">
        <w:tc>
          <w:tcPr>
            <w:tcW w:w="2525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6253C0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blagdansko raspoloženje, d</w:t>
            </w:r>
            <w:r w:rsidR="004E0F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arivanje, reciklaža, solidarnost,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praktični rad, šivanje </w:t>
            </w:r>
          </w:p>
        </w:tc>
      </w:tr>
      <w:tr w:rsidR="00AA0C99" w:rsidRPr="00FF3B64" w:rsidTr="003D6219">
        <w:tc>
          <w:tcPr>
            <w:tcW w:w="2525" w:type="dxa"/>
            <w:tcBorders>
              <w:bottom w:val="single" w:sz="4" w:space="0" w:color="000000"/>
            </w:tcBorders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6253C0" w:rsidP="0004277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škare, igle za šivanje, konce, dugmad, patentne zatvarače, staru odjeću</w:t>
            </w:r>
          </w:p>
        </w:tc>
      </w:tr>
      <w:tr w:rsidR="00AA0C99" w:rsidRPr="00FF3B64" w:rsidTr="003D6219">
        <w:tc>
          <w:tcPr>
            <w:tcW w:w="9776" w:type="dxa"/>
            <w:gridSpan w:val="4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00000" w:rsidRDefault="003133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:rsidR="00000000" w:rsidRDefault="0031331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133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najavljuje cilj današnjeg sata:</w:t>
            </w:r>
          </w:p>
          <w:p w:rsidR="00000000" w:rsidRDefault="00313314">
            <w:pPr>
              <w:pStyle w:val="ListParagraph"/>
              <w:numPr>
                <w:ilvl w:val="0"/>
                <w:numId w:val="8"/>
              </w:numPr>
              <w:rPr>
                <w:bCs/>
              </w:rPr>
            </w:pPr>
            <w:r w:rsidRPr="00313314">
              <w:rPr>
                <w:bCs/>
              </w:rPr>
              <w:t xml:space="preserve">Osvijestiti važnost recikliranja odjevnih materijala </w:t>
            </w:r>
          </w:p>
          <w:p w:rsidR="00000000" w:rsidRDefault="00313314">
            <w:pPr>
              <w:pStyle w:val="ListParagraph"/>
              <w:numPr>
                <w:ilvl w:val="0"/>
                <w:numId w:val="8"/>
              </w:numPr>
              <w:rPr>
                <w:bCs/>
              </w:rPr>
            </w:pPr>
            <w:r w:rsidRPr="00313314">
              <w:rPr>
                <w:bCs/>
              </w:rPr>
              <w:t xml:space="preserve">Praktično se izraziti </w:t>
            </w:r>
            <w:r w:rsidR="004C7477">
              <w:rPr>
                <w:bCs/>
              </w:rPr>
              <w:t>kroz izradu pernice za prijatelja ili prijateljicu iz razreda</w:t>
            </w:r>
          </w:p>
          <w:p w:rsidR="00000000" w:rsidRDefault="0031331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3314"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razgovara s učenicima i postavlja pitanja:</w:t>
            </w:r>
          </w:p>
          <w:p w:rsidR="00000000" w:rsidRDefault="0031331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3314">
              <w:rPr>
                <w:rFonts w:ascii="Times New Roman" w:hAnsi="Times New Roman" w:cs="Times New Roman"/>
                <w:bCs/>
                <w:sz w:val="24"/>
                <w:szCs w:val="24"/>
              </w:rPr>
              <w:t>Što radite s odjećom koju više ne želite ili ne možete nositi?</w:t>
            </w:r>
          </w:p>
          <w:p w:rsidR="00000000" w:rsidRDefault="006253C0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Od kojih se materijala izrađuje odjeća?</w:t>
            </w:r>
          </w:p>
          <w:p w:rsidR="00000000" w:rsidRDefault="0031331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3314">
              <w:rPr>
                <w:rFonts w:ascii="Times New Roman" w:hAnsi="Times New Roman" w:cs="Times New Roman"/>
                <w:bCs/>
                <w:sz w:val="24"/>
                <w:szCs w:val="24"/>
              </w:rPr>
              <w:t>Poklanjate li svoju odjeću u humanitarne svrhe?</w:t>
            </w:r>
          </w:p>
          <w:p w:rsidR="00000000" w:rsidRDefault="0031331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3314">
              <w:rPr>
                <w:rFonts w:ascii="Times New Roman" w:hAnsi="Times New Roman" w:cs="Times New Roman"/>
                <w:bCs/>
                <w:sz w:val="24"/>
                <w:szCs w:val="24"/>
              </w:rPr>
              <w:t>Popravljate li vi ili vaši ukućani oštećenu odjeću?</w:t>
            </w:r>
          </w:p>
          <w:p w:rsidR="00000000" w:rsidRDefault="0031331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3314">
              <w:rPr>
                <w:rFonts w:ascii="Times New Roman" w:hAnsi="Times New Roman" w:cs="Times New Roman"/>
                <w:bCs/>
                <w:sz w:val="24"/>
                <w:szCs w:val="24"/>
              </w:rPr>
              <w:t>Nosite li svoju oštećenu odjeću u trgovine koje istu zaprimaju u svrhu reciklaže?</w:t>
            </w:r>
          </w:p>
          <w:p w:rsidR="00000000" w:rsidRDefault="003D621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Promotri odjeću koju imaš na sebi. Što je teško razgradivo ili se ne može razgraditi?</w:t>
            </w:r>
          </w:p>
          <w:p w:rsidR="00000000" w:rsidRDefault="0075582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31331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000000" w:rsidRDefault="004C7477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demonstrira osnove šivanja (Prilog 1).</w:t>
            </w:r>
          </w:p>
          <w:p w:rsidR="00000000" w:rsidRDefault="004C7477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Razrednik/razrednica je pripremio/</w:t>
            </w:r>
            <w:ins w:id="0" w:author="sk-mpovalec" w:date="2021-09-27T14:36:00Z">
              <w:r w:rsidR="00C62469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pripremi</w:t>
              </w:r>
            </w:ins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la kutiju unutar koje se nalaze papirići s imenima učenika. Svaki učenik uzima jedan papirić i ne govori ime koje je dobio. </w:t>
            </w:r>
          </w:p>
          <w:p w:rsidR="00000000" w:rsidRDefault="004E0F7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5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Učenici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 od</w:t>
            </w:r>
            <w:r w:rsidRPr="00C905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k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uće donijeli škare, igle za šivanje, konce,</w:t>
            </w:r>
            <w:r w:rsidRPr="00C905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staru tkaninu, patentne zatvarače, dugmad i drugo. </w:t>
            </w:r>
          </w:p>
          <w:p w:rsidR="00000000" w:rsidRDefault="004C7477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Zadatak: </w:t>
            </w:r>
            <w:r w:rsidR="004E0F78">
              <w:rPr>
                <w:rFonts w:ascii="Times New Roman" w:hAnsi="Times New Roman" w:cs="Times New Roman"/>
                <w:bCs/>
                <w:sz w:val="24"/>
                <w:szCs w:val="24"/>
              </w:rPr>
              <w:t>Izradi školsku pernicu prijatelju ili prijateljici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čije si ime dobio/</w:t>
            </w:r>
            <w:ins w:id="1" w:author="sk-mpovalec" w:date="2021-09-27T14:37:00Z">
              <w:r w:rsidR="00C62469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dobi</w:t>
              </w:r>
            </w:ins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 na papiriću.</w:t>
            </w:r>
          </w:p>
          <w:p w:rsidR="00000000" w:rsidRDefault="0031331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33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Učenici s </w:t>
            </w:r>
            <w:del w:id="2" w:author="sk-mpovalec" w:date="2021-09-27T14:37:00Z">
              <w:r w:rsidRPr="00313314" w:rsidDel="00C62469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>po</w:delText>
              </w:r>
            </w:del>
            <w:r w:rsidRPr="003133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teškoćama izrađuju jednostavniju pernicu od stare čarape ili sličnog koju mogu uz pomoć asistenta u nastavi ukrasiti p</w:t>
            </w:r>
            <w:ins w:id="3" w:author="sk-mpovalec" w:date="2021-09-27T14:37:00Z">
              <w:r w:rsidR="00C62469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rema</w:t>
              </w:r>
            </w:ins>
            <w:del w:id="4" w:author="sk-mpovalec" w:date="2021-09-27T14:37:00Z">
              <w:r w:rsidRPr="00313314" w:rsidDel="00C62469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>on</w:delText>
              </w:r>
            </w:del>
            <w:r w:rsidRPr="003133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vlastitoj želji (Prilog 2)</w:t>
            </w:r>
            <w:r w:rsidR="004E0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000000" w:rsidRDefault="0031331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133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pušta prigodnu glazbu te savjetuje učenike ukoliko je to potrebno. </w:t>
            </w:r>
          </w:p>
          <w:p w:rsidR="00000000" w:rsidRDefault="0075582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00000" w:rsidRDefault="004E0F7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000000" w:rsidRDefault="00313314">
            <w:pPr>
              <w:spacing w:line="360" w:lineRule="auto"/>
              <w:jc w:val="both"/>
              <w:rPr>
                <w:bCs/>
              </w:rPr>
            </w:pPr>
            <w:r w:rsidRPr="003133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Učenici darivaju jedni druge. </w:t>
            </w:r>
          </w:p>
        </w:tc>
      </w:tr>
    </w:tbl>
    <w:p w:rsidR="004E0F78" w:rsidRDefault="004E0F78">
      <w:r>
        <w:lastRenderedPageBreak/>
        <w:br w:type="page"/>
      </w:r>
    </w:p>
    <w:p w:rsidR="000210F5" w:rsidRPr="006253C0" w:rsidRDefault="00313314">
      <w:pPr>
        <w:rPr>
          <w:rFonts w:ascii="Times New Roman" w:hAnsi="Times New Roman" w:cs="Times New Roman"/>
          <w:b/>
          <w:sz w:val="24"/>
          <w:szCs w:val="24"/>
        </w:rPr>
      </w:pPr>
      <w:r w:rsidRPr="00313314">
        <w:rPr>
          <w:rFonts w:ascii="Times New Roman" w:hAnsi="Times New Roman" w:cs="Times New Roman"/>
          <w:b/>
          <w:sz w:val="24"/>
          <w:szCs w:val="24"/>
        </w:rPr>
        <w:lastRenderedPageBreak/>
        <w:t>Prilog 1</w:t>
      </w:r>
    </w:p>
    <w:p w:rsidR="004C7477" w:rsidRPr="006253C0" w:rsidRDefault="00313314">
      <w:pPr>
        <w:rPr>
          <w:rFonts w:ascii="Times New Roman" w:hAnsi="Times New Roman" w:cs="Times New Roman"/>
          <w:sz w:val="24"/>
          <w:szCs w:val="24"/>
        </w:rPr>
      </w:pPr>
      <w:r w:rsidRPr="00313314">
        <w:rPr>
          <w:rFonts w:ascii="Times New Roman" w:hAnsi="Times New Roman" w:cs="Times New Roman"/>
          <w:sz w:val="24"/>
          <w:szCs w:val="24"/>
        </w:rPr>
        <w:t xml:space="preserve">Video demonstracija ručnog šivanja </w:t>
      </w:r>
    </w:p>
    <w:p w:rsidR="004C7477" w:rsidRPr="006253C0" w:rsidRDefault="00313314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313314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https://www.youtube.com/watch?v=1FknfumFPX8</w:t>
        </w:r>
      </w:hyperlink>
      <w:r w:rsidRPr="003133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0F78" w:rsidRPr="006253C0" w:rsidRDefault="004E0F78">
      <w:pPr>
        <w:rPr>
          <w:rFonts w:ascii="Times New Roman" w:hAnsi="Times New Roman" w:cs="Times New Roman"/>
          <w:sz w:val="24"/>
          <w:szCs w:val="24"/>
        </w:rPr>
      </w:pPr>
    </w:p>
    <w:p w:rsidR="004E0F78" w:rsidRPr="006253C0" w:rsidRDefault="00313314">
      <w:pPr>
        <w:rPr>
          <w:rFonts w:ascii="Times New Roman" w:hAnsi="Times New Roman" w:cs="Times New Roman"/>
          <w:b/>
          <w:sz w:val="24"/>
          <w:szCs w:val="24"/>
        </w:rPr>
      </w:pPr>
      <w:r w:rsidRPr="00313314">
        <w:rPr>
          <w:rFonts w:ascii="Times New Roman" w:hAnsi="Times New Roman" w:cs="Times New Roman"/>
          <w:b/>
          <w:sz w:val="24"/>
          <w:szCs w:val="24"/>
        </w:rPr>
        <w:t>Prilog 2</w:t>
      </w:r>
    </w:p>
    <w:p w:rsidR="004E0F78" w:rsidRPr="006253C0" w:rsidRDefault="00313314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313314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https://www.youtube.com/watch?v=hhKc20upuOY</w:t>
        </w:r>
      </w:hyperlink>
      <w:r w:rsidRPr="003133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582E" w:rsidRDefault="0075582E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bookmarkStart w:id="5" w:name="_GoBack"/>
      <w:bookmarkEnd w:id="5"/>
    </w:p>
    <w:sectPr w:rsidR="0075582E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4D5E"/>
    <w:multiLevelType w:val="hybridMultilevel"/>
    <w:tmpl w:val="8CE244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F57B3A"/>
    <w:multiLevelType w:val="hybridMultilevel"/>
    <w:tmpl w:val="86B664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A0C99"/>
    <w:rsid w:val="0004277A"/>
    <w:rsid w:val="00043E12"/>
    <w:rsid w:val="00083C9B"/>
    <w:rsid w:val="000A406F"/>
    <w:rsid w:val="000C5B6D"/>
    <w:rsid w:val="001470FC"/>
    <w:rsid w:val="00285FDE"/>
    <w:rsid w:val="002D523A"/>
    <w:rsid w:val="002E41D1"/>
    <w:rsid w:val="002E7A17"/>
    <w:rsid w:val="003037BC"/>
    <w:rsid w:val="00313314"/>
    <w:rsid w:val="00313FEB"/>
    <w:rsid w:val="00392DA1"/>
    <w:rsid w:val="003D6219"/>
    <w:rsid w:val="003F3103"/>
    <w:rsid w:val="00442C58"/>
    <w:rsid w:val="004612F5"/>
    <w:rsid w:val="004B1390"/>
    <w:rsid w:val="004C7477"/>
    <w:rsid w:val="004E0F78"/>
    <w:rsid w:val="00524139"/>
    <w:rsid w:val="005422B4"/>
    <w:rsid w:val="005462F0"/>
    <w:rsid w:val="00573494"/>
    <w:rsid w:val="00582218"/>
    <w:rsid w:val="00582FDF"/>
    <w:rsid w:val="006253C0"/>
    <w:rsid w:val="00662406"/>
    <w:rsid w:val="006F61A5"/>
    <w:rsid w:val="00721E30"/>
    <w:rsid w:val="0075582E"/>
    <w:rsid w:val="007B6EFC"/>
    <w:rsid w:val="00810E10"/>
    <w:rsid w:val="00890A0A"/>
    <w:rsid w:val="008B1991"/>
    <w:rsid w:val="008D2753"/>
    <w:rsid w:val="008E196B"/>
    <w:rsid w:val="008F7F57"/>
    <w:rsid w:val="00914C7D"/>
    <w:rsid w:val="009354AB"/>
    <w:rsid w:val="0093633A"/>
    <w:rsid w:val="00936FB8"/>
    <w:rsid w:val="00A05332"/>
    <w:rsid w:val="00A51938"/>
    <w:rsid w:val="00AA0C99"/>
    <w:rsid w:val="00B0376B"/>
    <w:rsid w:val="00B12CEE"/>
    <w:rsid w:val="00C270CC"/>
    <w:rsid w:val="00C55B2E"/>
    <w:rsid w:val="00C62469"/>
    <w:rsid w:val="00C877EE"/>
    <w:rsid w:val="00C94C82"/>
    <w:rsid w:val="00CA696E"/>
    <w:rsid w:val="00CC72EB"/>
    <w:rsid w:val="00CD737E"/>
    <w:rsid w:val="00D04ECA"/>
    <w:rsid w:val="00D1524C"/>
    <w:rsid w:val="00D302E4"/>
    <w:rsid w:val="00D36EF2"/>
    <w:rsid w:val="00D74033"/>
    <w:rsid w:val="00D77B78"/>
    <w:rsid w:val="00D9679A"/>
    <w:rsid w:val="00E260E8"/>
    <w:rsid w:val="00E31005"/>
    <w:rsid w:val="00E430E3"/>
    <w:rsid w:val="00E64353"/>
    <w:rsid w:val="00ED7147"/>
    <w:rsid w:val="00F06E19"/>
    <w:rsid w:val="00F170EF"/>
    <w:rsid w:val="00F441E4"/>
    <w:rsid w:val="00FA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hhKc20upuO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1FknfumFPX8" TargetMode="Externa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B2242-934E-43CF-A47D-652D79C4D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8</cp:revision>
  <dcterms:created xsi:type="dcterms:W3CDTF">2021-09-17T09:48:00Z</dcterms:created>
  <dcterms:modified xsi:type="dcterms:W3CDTF">2021-09-27T12:37:00Z</dcterms:modified>
</cp:coreProperties>
</file>